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A2014" w14:textId="22EEC9DB" w:rsidR="00197904" w:rsidRPr="00197904" w:rsidRDefault="00140D76" w:rsidP="002512DA">
      <w:pPr>
        <w:overflowPunct w:val="0"/>
        <w:ind w:leftChars="-372" w:left="-38" w:hangingChars="250" w:hanging="765"/>
        <w:jc w:val="center"/>
        <w:textAlignment w:val="baseline"/>
        <w:rPr>
          <w:rFonts w:ascii="ＭＳ 明朝" w:hAnsi="Times New Roman"/>
          <w:color w:val="000000"/>
          <w:spacing w:val="18"/>
          <w:kern w:val="0"/>
          <w:sz w:val="22"/>
          <w:szCs w:val="22"/>
        </w:rPr>
      </w:pPr>
      <w:r>
        <w:rPr>
          <w:rFonts w:ascii="ＭＳ 明朝" w:eastAsia="ＤＦ特太ゴシック体" w:hAnsi="Times New Roman" w:cs="ＤＦ特太ゴシック体" w:hint="eastAsia"/>
          <w:noProof/>
          <w:color w:val="000000"/>
          <w:spacing w:val="6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C2AD1A" wp14:editId="1DCBF1A5">
                <wp:simplePos x="0" y="0"/>
                <wp:positionH relativeFrom="column">
                  <wp:posOffset>3805555</wp:posOffset>
                </wp:positionH>
                <wp:positionV relativeFrom="paragraph">
                  <wp:posOffset>-434340</wp:posOffset>
                </wp:positionV>
                <wp:extent cx="2609850" cy="514350"/>
                <wp:effectExtent l="0" t="0" r="19050" b="19050"/>
                <wp:wrapNone/>
                <wp:docPr id="158609438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5D379C" w14:textId="7CBC77D8" w:rsidR="00140D76" w:rsidRDefault="00140D76">
                            <w:r>
                              <w:rPr>
                                <w:rFonts w:hint="eastAsia"/>
                              </w:rPr>
                              <w:t>提出期限：令和</w:t>
                            </w:r>
                            <w:r w:rsidR="00900458">
                              <w:rPr>
                                <w:rFonts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年２月２</w:t>
                            </w:r>
                            <w:r w:rsidR="00900458">
                              <w:rPr>
                                <w:rFonts w:hint="eastAsia"/>
                              </w:rPr>
                              <w:t>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351B89">
                              <w:rPr>
                                <w:rFonts w:hint="eastAsia"/>
                              </w:rPr>
                              <w:t>金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389EC763" w14:textId="5A075014" w:rsidR="00140D76" w:rsidRPr="00140D76" w:rsidRDefault="00140D76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提出先：</w:t>
                            </w:r>
                            <w:r w:rsidR="00900458">
                              <w:rPr>
                                <w:rFonts w:ascii="BIZ UDPゴシック" w:eastAsia="BIZ UDPゴシック" w:hAnsi="BIZ UDPゴシック" w:hint="eastAsia"/>
                              </w:rPr>
                              <w:t>sonoha</w:t>
                            </w:r>
                            <w:r w:rsidR="00806297">
                              <w:rPr>
                                <w:rFonts w:ascii="BIZ UDPゴシック" w:eastAsia="BIZ UDPゴシック" w:hAnsi="BIZ UDPゴシック" w:hint="eastAsia"/>
                              </w:rPr>
                              <w:t>t</w:t>
                            </w:r>
                            <w:r w:rsidR="00900458">
                              <w:rPr>
                                <w:rFonts w:ascii="BIZ UDPゴシック" w:eastAsia="BIZ UDPゴシック" w:hAnsi="BIZ UDPゴシック" w:hint="eastAsia"/>
                              </w:rPr>
                              <w:t>a</w:t>
                            </w:r>
                            <w:r w:rsidRPr="00140D76">
                              <w:rPr>
                                <w:rFonts w:ascii="BIZ UDPゴシック" w:eastAsia="BIZ UDPゴシック" w:hAnsi="BIZ UDPゴシック"/>
                              </w:rPr>
                              <w:t>@zensho.or.jp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C2AD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99.65pt;margin-top:-34.2pt;width:205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" fillcolor="white [3201]" strokeweight=".5pt">
                <v:textbox>
                  <w:txbxContent>
                    <w:p w14:paraId="0D5D379C" w14:textId="7CBC77D8" w:rsidR="00140D76" w:rsidRDefault="00140D76">
                      <w:r>
                        <w:rPr>
                          <w:rFonts w:hint="eastAsia"/>
                        </w:rPr>
                        <w:t>提出期限：令和</w:t>
                      </w:r>
                      <w:r w:rsidR="00900458">
                        <w:rPr>
                          <w:rFonts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年２月２</w:t>
                      </w:r>
                      <w:r w:rsidR="00900458">
                        <w:rPr>
                          <w:rFonts w:hint="eastAsia"/>
                        </w:rPr>
                        <w:t>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351B89">
                        <w:rPr>
                          <w:rFonts w:hint="eastAsia"/>
                        </w:rPr>
                        <w:t>金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389EC763" w14:textId="5A075014" w:rsidR="00140D76" w:rsidRPr="00140D76" w:rsidRDefault="00140D76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hint="eastAsia"/>
                        </w:rPr>
                        <w:t>提出先：</w:t>
                      </w:r>
                      <w:r w:rsidR="00900458">
                        <w:rPr>
                          <w:rFonts w:ascii="BIZ UDPゴシック" w:eastAsia="BIZ UDPゴシック" w:hAnsi="BIZ UDPゴシック" w:hint="eastAsia"/>
                        </w:rPr>
                        <w:t>sonoha</w:t>
                      </w:r>
                      <w:r w:rsidR="00806297">
                        <w:rPr>
                          <w:rFonts w:ascii="BIZ UDPゴシック" w:eastAsia="BIZ UDPゴシック" w:hAnsi="BIZ UDPゴシック" w:hint="eastAsia"/>
                        </w:rPr>
                        <w:t>t</w:t>
                      </w:r>
                      <w:r w:rsidR="00900458">
                        <w:rPr>
                          <w:rFonts w:ascii="BIZ UDPゴシック" w:eastAsia="BIZ UDPゴシック" w:hAnsi="BIZ UDPゴシック" w:hint="eastAsia"/>
                        </w:rPr>
                        <w:t>a</w:t>
                      </w:r>
                      <w:r w:rsidRPr="00140D76">
                        <w:rPr>
                          <w:rFonts w:ascii="BIZ UDPゴシック" w:eastAsia="BIZ UDPゴシック" w:hAnsi="BIZ UDPゴシック"/>
                        </w:rPr>
                        <w:t>@zensho.or.jp</w:t>
                      </w:r>
                    </w:p>
                  </w:txbxContent>
                </v:textbox>
              </v:shape>
            </w:pict>
          </mc:Fallback>
        </mc:AlternateContent>
      </w:r>
      <w:r w:rsidR="00197904" w:rsidRPr="00197904">
        <w:rPr>
          <w:rFonts w:ascii="ＭＳ 明朝" w:eastAsia="ＤＦ特太ゴシック体" w:hAnsi="Times New Roman" w:cs="ＤＦ特太ゴシック体" w:hint="eastAsia"/>
          <w:color w:val="000000"/>
          <w:spacing w:val="6"/>
          <w:kern w:val="0"/>
          <w:sz w:val="30"/>
          <w:szCs w:val="30"/>
        </w:rPr>
        <w:t xml:space="preserve">実　践　</w:t>
      </w:r>
      <w:r w:rsidR="00961E29">
        <w:rPr>
          <w:rFonts w:ascii="ＭＳ 明朝" w:eastAsia="ＤＦ特太ゴシック体" w:hAnsi="Times New Roman" w:cs="ＤＦ特太ゴシック体" w:hint="eastAsia"/>
          <w:color w:val="000000"/>
          <w:spacing w:val="6"/>
          <w:kern w:val="0"/>
          <w:sz w:val="30"/>
          <w:szCs w:val="30"/>
        </w:rPr>
        <w:t xml:space="preserve">報　告　</w:t>
      </w:r>
      <w:r w:rsidR="00197904" w:rsidRPr="00197904">
        <w:rPr>
          <w:rFonts w:ascii="ＭＳ 明朝" w:eastAsia="ＤＦ特太ゴシック体" w:hAnsi="Times New Roman" w:cs="ＤＦ特太ゴシック体" w:hint="eastAsia"/>
          <w:color w:val="000000"/>
          <w:spacing w:val="6"/>
          <w:kern w:val="0"/>
          <w:sz w:val="30"/>
          <w:szCs w:val="30"/>
        </w:rPr>
        <w:t>書</w:t>
      </w:r>
    </w:p>
    <w:p w14:paraId="69ADA217" w14:textId="63B8A895" w:rsidR="00197904" w:rsidRPr="00197904" w:rsidRDefault="00197904" w:rsidP="00197904">
      <w:pPr>
        <w:overflowPunct w:val="0"/>
        <w:textAlignment w:val="baseline"/>
        <w:rPr>
          <w:rFonts w:ascii="ＭＳ 明朝" w:hAnsi="Times New Roman"/>
          <w:color w:val="000000"/>
          <w:spacing w:val="18"/>
          <w:kern w:val="0"/>
          <w:sz w:val="22"/>
          <w:szCs w:val="22"/>
        </w:rPr>
      </w:pPr>
      <w:r w:rsidRPr="00197904"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                              </w:t>
      </w:r>
      <w:r w:rsidRPr="00197904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都道府県名</w:t>
      </w:r>
      <w:r w:rsidRPr="00197904">
        <w:rPr>
          <w:rFonts w:ascii="Times New Roman" w:hAnsi="Times New Roman" w:cs="ＭＳ 明朝" w:hint="eastAsia"/>
          <w:color w:val="000000"/>
          <w:kern w:val="0"/>
          <w:sz w:val="22"/>
          <w:szCs w:val="22"/>
          <w:u w:val="single"/>
        </w:rPr>
        <w:t xml:space="preserve">　</w:t>
      </w:r>
      <w:r w:rsidR="002512DA">
        <w:rPr>
          <w:rFonts w:ascii="Times New Roman" w:hAnsi="Times New Roman" w:cs="ＭＳ 明朝" w:hint="eastAsia"/>
          <w:color w:val="000000"/>
          <w:kern w:val="0"/>
          <w:sz w:val="22"/>
          <w:szCs w:val="22"/>
          <w:u w:val="single"/>
        </w:rPr>
        <w:t xml:space="preserve">　　　　　</w:t>
      </w:r>
      <w:r w:rsidRPr="00197904">
        <w:rPr>
          <w:rFonts w:ascii="Times New Roman" w:hAnsi="Times New Roman" w:cs="ＭＳ 明朝" w:hint="eastAsia"/>
          <w:color w:val="000000"/>
          <w:kern w:val="0"/>
          <w:sz w:val="22"/>
          <w:szCs w:val="22"/>
          <w:u w:val="single"/>
        </w:rPr>
        <w:t xml:space="preserve">　　　　　　　</w:t>
      </w:r>
    </w:p>
    <w:p w14:paraId="45302BE4" w14:textId="01B91531" w:rsidR="00197904" w:rsidRPr="00197904" w:rsidRDefault="00197904" w:rsidP="00197904">
      <w:pPr>
        <w:overflowPunct w:val="0"/>
        <w:textAlignment w:val="baseline"/>
        <w:rPr>
          <w:rFonts w:ascii="ＭＳ 明朝" w:hAnsi="Times New Roman"/>
          <w:color w:val="000000"/>
          <w:spacing w:val="18"/>
          <w:kern w:val="0"/>
          <w:sz w:val="22"/>
          <w:szCs w:val="22"/>
        </w:rPr>
      </w:pPr>
      <w:r w:rsidRPr="00197904"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                              </w:t>
      </w:r>
      <w:r w:rsidRPr="00197904">
        <w:rPr>
          <w:rFonts w:ascii="Times New Roman" w:hAnsi="Times New Roman" w:cs="ＭＳ 明朝" w:hint="eastAsia"/>
          <w:color w:val="000000"/>
          <w:spacing w:val="36"/>
          <w:kern w:val="0"/>
          <w:sz w:val="22"/>
          <w:szCs w:val="22"/>
          <w:fitText w:val="1100" w:id="-127650560"/>
        </w:rPr>
        <w:t>所属校</w:t>
      </w:r>
      <w:r w:rsidRPr="00197904">
        <w:rPr>
          <w:rFonts w:ascii="Times New Roman" w:hAnsi="Times New Roman" w:cs="ＭＳ 明朝" w:hint="eastAsia"/>
          <w:color w:val="000000"/>
          <w:spacing w:val="2"/>
          <w:kern w:val="0"/>
          <w:sz w:val="22"/>
          <w:szCs w:val="22"/>
          <w:fitText w:val="1100" w:id="-127650560"/>
        </w:rPr>
        <w:t>名</w:t>
      </w:r>
      <w:r w:rsidRPr="00197904">
        <w:rPr>
          <w:rFonts w:ascii="Times New Roman" w:hAnsi="Times New Roman" w:cs="ＭＳ 明朝" w:hint="eastAsia"/>
          <w:color w:val="000000"/>
          <w:kern w:val="0"/>
          <w:sz w:val="22"/>
          <w:szCs w:val="22"/>
          <w:u w:val="single"/>
        </w:rPr>
        <w:t xml:space="preserve">　</w:t>
      </w:r>
      <w:r w:rsidR="002512DA">
        <w:rPr>
          <w:rFonts w:ascii="Times New Roman" w:hAnsi="Times New Roman" w:cs="ＭＳ 明朝" w:hint="eastAsia"/>
          <w:color w:val="000000"/>
          <w:kern w:val="0"/>
          <w:sz w:val="22"/>
          <w:szCs w:val="22"/>
          <w:u w:val="single"/>
        </w:rPr>
        <w:t xml:space="preserve">　　　　　　　　　　</w:t>
      </w:r>
      <w:r w:rsidRPr="00197904">
        <w:rPr>
          <w:rFonts w:ascii="Times New Roman" w:hAnsi="Times New Roman" w:cs="ＭＳ 明朝" w:hint="eastAsia"/>
          <w:color w:val="000000"/>
          <w:kern w:val="0"/>
          <w:sz w:val="22"/>
          <w:szCs w:val="22"/>
          <w:u w:val="single"/>
        </w:rPr>
        <w:t xml:space="preserve">　　</w:t>
      </w:r>
    </w:p>
    <w:p w14:paraId="64109401" w14:textId="2A2F2E16" w:rsidR="00197904" w:rsidRPr="00197904" w:rsidRDefault="00197904" w:rsidP="00197904">
      <w:pPr>
        <w:overflowPunct w:val="0"/>
        <w:textAlignment w:val="baseline"/>
        <w:rPr>
          <w:rFonts w:ascii="ＭＳ 明朝" w:hAnsi="Times New Roman"/>
          <w:color w:val="000000"/>
          <w:spacing w:val="18"/>
          <w:kern w:val="0"/>
          <w:sz w:val="22"/>
          <w:szCs w:val="22"/>
        </w:rPr>
      </w:pPr>
      <w:r w:rsidRPr="00197904"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                              </w:t>
      </w:r>
      <w:r w:rsidRPr="00197904">
        <w:rPr>
          <w:rFonts w:ascii="Times New Roman" w:hAnsi="Times New Roman" w:cs="ＭＳ 明朝" w:hint="eastAsia"/>
          <w:color w:val="000000"/>
          <w:spacing w:val="36"/>
          <w:kern w:val="0"/>
          <w:sz w:val="22"/>
          <w:szCs w:val="22"/>
          <w:fitText w:val="1100" w:id="-127650559"/>
        </w:rPr>
        <w:t xml:space="preserve">氏　　</w:t>
      </w:r>
      <w:r w:rsidRPr="00197904">
        <w:rPr>
          <w:rFonts w:ascii="Times New Roman" w:hAnsi="Times New Roman" w:cs="ＭＳ 明朝" w:hint="eastAsia"/>
          <w:color w:val="000000"/>
          <w:spacing w:val="2"/>
          <w:kern w:val="0"/>
          <w:sz w:val="22"/>
          <w:szCs w:val="22"/>
          <w:fitText w:val="1100" w:id="-127650559"/>
        </w:rPr>
        <w:t>名</w:t>
      </w:r>
      <w:r w:rsidRPr="00197904">
        <w:rPr>
          <w:rFonts w:ascii="Times New Roman" w:hAnsi="Times New Roman" w:cs="ＭＳ 明朝" w:hint="eastAsia"/>
          <w:color w:val="000000"/>
          <w:kern w:val="0"/>
          <w:sz w:val="22"/>
          <w:szCs w:val="22"/>
          <w:u w:val="single"/>
        </w:rPr>
        <w:t xml:space="preserve">　</w:t>
      </w:r>
      <w:r w:rsidR="002512DA">
        <w:rPr>
          <w:rFonts w:ascii="Times New Roman" w:hAnsi="Times New Roman" w:cs="ＭＳ 明朝" w:hint="eastAsia"/>
          <w:color w:val="000000"/>
          <w:kern w:val="0"/>
          <w:sz w:val="22"/>
          <w:szCs w:val="22"/>
          <w:u w:val="single"/>
        </w:rPr>
        <w:t xml:space="preserve">　　　　　　　　</w:t>
      </w:r>
      <w:r w:rsidRPr="00197904">
        <w:rPr>
          <w:rFonts w:ascii="Times New Roman" w:hAnsi="Times New Roman" w:cs="ＭＳ 明朝" w:hint="eastAsia"/>
          <w:color w:val="000000"/>
          <w:kern w:val="0"/>
          <w:sz w:val="22"/>
          <w:szCs w:val="22"/>
          <w:u w:val="single"/>
        </w:rPr>
        <w:t xml:space="preserve">　　　　</w:t>
      </w:r>
    </w:p>
    <w:p w14:paraId="6B0AE3D2" w14:textId="77777777" w:rsidR="00197904" w:rsidRPr="00A1508B" w:rsidRDefault="00197904" w:rsidP="00197904">
      <w:pPr>
        <w:overflowPunct w:val="0"/>
        <w:textAlignment w:val="baseline"/>
        <w:rPr>
          <w:rFonts w:ascii="ＭＳ 明朝" w:hAnsi="Times New Roman"/>
          <w:color w:val="000000"/>
          <w:spacing w:val="18"/>
          <w:kern w:val="0"/>
          <w:sz w:val="22"/>
          <w:szCs w:val="22"/>
        </w:rPr>
      </w:pPr>
    </w:p>
    <w:tbl>
      <w:tblPr>
        <w:tblW w:w="9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95"/>
      </w:tblGrid>
      <w:tr w:rsidR="00197904" w:rsidRPr="00197904" w14:paraId="6D53E62E" w14:textId="77777777" w:rsidTr="00961E29">
        <w:trPr>
          <w:trHeight w:val="1005"/>
          <w:jc w:val="center"/>
        </w:trPr>
        <w:tc>
          <w:tcPr>
            <w:tcW w:w="9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2D9FD" w14:textId="6B7121BE" w:rsidR="004743A8" w:rsidRDefault="00197904" w:rsidP="002512D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atLeast"/>
              <w:ind w:left="2041" w:hangingChars="900" w:hanging="2041"/>
              <w:jc w:val="left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 w:val="22"/>
                <w:szCs w:val="22"/>
              </w:rPr>
            </w:pPr>
            <w:r w:rsidRPr="00586234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 xml:space="preserve">１　</w:t>
            </w:r>
            <w:r w:rsidR="00961E29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>実践</w:t>
            </w:r>
            <w:del w:id="0" w:author="泉 閑野" w:date="2025-06-24T12:36:00Z" w16du:dateUtc="2025-06-24T03:36:00Z">
              <w:r w:rsidR="00961E29" w:rsidDel="009010B6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2"/>
                  <w:szCs w:val="22"/>
                </w:rPr>
                <w:delText>内容</w:delText>
              </w:r>
            </w:del>
            <w:ins w:id="1" w:author="泉 閑野" w:date="2025-06-24T12:36:00Z" w16du:dateUtc="2025-06-24T03:36:00Z">
              <w:r w:rsidR="009010B6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2"/>
                  <w:szCs w:val="22"/>
                </w:rPr>
                <w:t>タイトル</w:t>
              </w:r>
            </w:ins>
          </w:p>
          <w:p w14:paraId="03018B91" w14:textId="05F7042D" w:rsidR="00197904" w:rsidRPr="00197904" w:rsidRDefault="00A1508B" w:rsidP="000D4B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atLeast"/>
              <w:ind w:left="2041" w:hangingChars="900" w:hanging="2041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 xml:space="preserve">　　　　　　　　</w:t>
            </w:r>
          </w:p>
        </w:tc>
      </w:tr>
      <w:tr w:rsidR="00197904" w:rsidRPr="00197904" w14:paraId="46542AAB" w14:textId="77777777" w:rsidTr="00961E29">
        <w:trPr>
          <w:trHeight w:val="1005"/>
          <w:jc w:val="center"/>
        </w:trPr>
        <w:tc>
          <w:tcPr>
            <w:tcW w:w="9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6EDF" w14:textId="5607C39A" w:rsidR="000B3177" w:rsidRPr="004743A8" w:rsidRDefault="00197904" w:rsidP="00CB16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 w:rsidRPr="00586234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 xml:space="preserve">２　</w:t>
            </w:r>
            <w:r w:rsidR="00961E29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>現状分析</w:t>
            </w:r>
            <w:ins w:id="2" w:author="泉 閑野" w:date="2025-06-24T12:50:00Z" w16du:dateUtc="2025-06-24T03:50:00Z">
              <w:r w:rsidR="00241CE6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2"/>
                  <w:szCs w:val="22"/>
                </w:rPr>
                <w:t>（実践の背景）</w:t>
              </w:r>
            </w:ins>
            <w:del w:id="3" w:author="泉 閑野" w:date="2025-06-24T12:50:00Z" w16du:dateUtc="2025-06-24T03:50:00Z">
              <w:r w:rsidR="004743A8" w:rsidRPr="00586234" w:rsidDel="00241CE6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2"/>
                  <w:szCs w:val="22"/>
                </w:rPr>
                <w:delText xml:space="preserve">　</w:delText>
              </w:r>
            </w:del>
          </w:p>
        </w:tc>
      </w:tr>
      <w:tr w:rsidR="00197904" w:rsidRPr="00197904" w14:paraId="5CA65BA7" w14:textId="77777777" w:rsidTr="00961E29">
        <w:trPr>
          <w:trHeight w:val="1005"/>
          <w:jc w:val="center"/>
        </w:trPr>
        <w:tc>
          <w:tcPr>
            <w:tcW w:w="9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AACE" w14:textId="1DC46CE3" w:rsidR="00197904" w:rsidRPr="00197904" w:rsidRDefault="00197904" w:rsidP="00CB16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586234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 xml:space="preserve">３　</w:t>
            </w:r>
            <w:r w:rsidR="00961E29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>実践の趣旨</w:t>
            </w:r>
            <w:ins w:id="4" w:author="泉 閑野" w:date="2025-06-24T12:50:00Z" w16du:dateUtc="2025-06-24T03:50:00Z">
              <w:r w:rsidR="00241CE6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2"/>
                  <w:szCs w:val="22"/>
                </w:rPr>
                <w:t>（目的）</w:t>
              </w:r>
            </w:ins>
            <w:del w:id="5" w:author="泉 閑野" w:date="2025-06-24T12:50:00Z" w16du:dateUtc="2025-06-24T03:50:00Z">
              <w:r w:rsidR="00A92D8B" w:rsidRPr="00586234" w:rsidDel="00241CE6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2"/>
                  <w:szCs w:val="22"/>
                </w:rPr>
                <w:delText xml:space="preserve">　</w:delText>
              </w:r>
            </w:del>
          </w:p>
        </w:tc>
      </w:tr>
      <w:tr w:rsidR="00197904" w:rsidRPr="00197904" w14:paraId="0F5058FA" w14:textId="77777777" w:rsidTr="00961E29">
        <w:trPr>
          <w:trHeight w:val="1005"/>
          <w:jc w:val="center"/>
        </w:trPr>
        <w:tc>
          <w:tcPr>
            <w:tcW w:w="9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7060F" w14:textId="001E09F2" w:rsidR="00241CE6" w:rsidRPr="00197904" w:rsidRDefault="00197904" w:rsidP="00241CE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586234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 xml:space="preserve">４　</w:t>
            </w:r>
            <w:r w:rsidR="00961E29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>行動計画</w:t>
            </w:r>
            <w:ins w:id="6" w:author="泉 閑野" w:date="2025-06-24T12:50:00Z" w16du:dateUtc="2025-06-24T03:50:00Z">
              <w:r w:rsidR="00241CE6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2"/>
                  <w:szCs w:val="22"/>
                </w:rPr>
                <w:t>（方法・手段</w:t>
              </w:r>
            </w:ins>
            <w:ins w:id="7" w:author="泉 閑野" w:date="2025-06-24T12:51:00Z" w16du:dateUtc="2025-06-24T03:51:00Z">
              <w:r w:rsidR="00241CE6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2"/>
                  <w:szCs w:val="22"/>
                </w:rPr>
                <w:t>）</w:t>
              </w:r>
            </w:ins>
          </w:p>
        </w:tc>
      </w:tr>
      <w:tr w:rsidR="00197904" w:rsidRPr="00197904" w14:paraId="0D0EC9CB" w14:textId="77777777" w:rsidTr="00364A0A">
        <w:trPr>
          <w:trHeight w:val="2120"/>
          <w:jc w:val="center"/>
        </w:trPr>
        <w:tc>
          <w:tcPr>
            <w:tcW w:w="9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2151D" w14:textId="0BD6CC62" w:rsidR="00197904" w:rsidRPr="00586234" w:rsidRDefault="00197904" w:rsidP="004743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 w:val="22"/>
                <w:szCs w:val="22"/>
              </w:rPr>
            </w:pPr>
            <w:r w:rsidRPr="00586234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 xml:space="preserve">５　</w:t>
            </w:r>
            <w:r w:rsidR="00961E29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>実践内容</w:t>
            </w:r>
            <w:ins w:id="8" w:author="泉 閑野" w:date="2025-06-24T12:51:00Z" w16du:dateUtc="2025-06-24T03:51:00Z">
              <w:r w:rsidR="00241CE6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2"/>
                  <w:szCs w:val="22"/>
                </w:rPr>
                <w:t>（具体的な取組）</w:t>
              </w:r>
            </w:ins>
            <w:r w:rsidR="00757D50" w:rsidRPr="00586234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 xml:space="preserve">　</w:t>
            </w:r>
          </w:p>
          <w:p w14:paraId="6BA0A60A" w14:textId="06E78163" w:rsidR="00364A0A" w:rsidRPr="00254AF9" w:rsidRDefault="004743A8" w:rsidP="00364A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ind w:leftChars="100" w:left="668" w:hangingChars="200" w:hanging="452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A1508B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</w:p>
        </w:tc>
      </w:tr>
      <w:tr w:rsidR="00197904" w:rsidRPr="00621F72" w14:paraId="0D936CD0" w14:textId="77777777" w:rsidTr="00506648">
        <w:trPr>
          <w:trHeight w:val="3227"/>
          <w:jc w:val="center"/>
        </w:trPr>
        <w:tc>
          <w:tcPr>
            <w:tcW w:w="9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CA875D" w14:textId="7B05134B" w:rsidR="00A70220" w:rsidRPr="00A70220" w:rsidRDefault="00197904" w:rsidP="00B50E3B">
            <w:pPr>
              <w:overflowPunct w:val="0"/>
              <w:ind w:left="454" w:hangingChars="200" w:hanging="454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Cs w:val="21"/>
              </w:rPr>
            </w:pPr>
            <w:r w:rsidRPr="008C23BB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 xml:space="preserve">６　</w:t>
            </w:r>
            <w:r w:rsidR="00961E29" w:rsidRPr="008C23BB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>成果と課題</w:t>
            </w:r>
            <w:ins w:id="9" w:author="泉 閑野" w:date="2025-06-24T12:51:00Z" w16du:dateUtc="2025-06-24T03:51:00Z">
              <w:r w:rsidR="00241CE6" w:rsidRPr="006365B1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0"/>
                  <w:szCs w:val="20"/>
                </w:rPr>
                <w:t>（</w:t>
              </w:r>
            </w:ins>
            <w:r w:rsidR="00C23766" w:rsidRPr="006365B1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0"/>
                <w:szCs w:val="20"/>
              </w:rPr>
              <w:t>具体的な数値等</w:t>
            </w:r>
            <w:r w:rsidR="006365B1" w:rsidRPr="006365B1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0"/>
                <w:szCs w:val="20"/>
              </w:rPr>
              <w:t>による</w:t>
            </w:r>
            <w:ins w:id="10" w:author="泉 閑野" w:date="2025-06-24T12:52:00Z" w16du:dateUtc="2025-06-24T03:52:00Z">
              <w:r w:rsidR="00241CE6" w:rsidRPr="006365B1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0"/>
                  <w:szCs w:val="20"/>
                </w:rPr>
                <w:t>客観的な評価</w:t>
              </w:r>
            </w:ins>
            <w:ins w:id="11" w:author="泉 閑野" w:date="2025-06-24T12:53:00Z" w16du:dateUtc="2025-06-24T03:53:00Z">
              <w:r w:rsidR="00241CE6" w:rsidRPr="006365B1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0"/>
                  <w:szCs w:val="20"/>
                </w:rPr>
                <w:t>、実践を通じて得られた課題や今後の改善点</w:t>
              </w:r>
            </w:ins>
            <w:r w:rsidR="006365B1" w:rsidRPr="006365B1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0"/>
                <w:szCs w:val="20"/>
              </w:rPr>
              <w:t>）</w:t>
            </w:r>
          </w:p>
          <w:p w14:paraId="1C2D3693" w14:textId="33560CE5" w:rsidR="00621F72" w:rsidRPr="008C23BB" w:rsidRDefault="00894D32" w:rsidP="00B50E3B">
            <w:pPr>
              <w:overflowPunct w:val="0"/>
              <w:ind w:left="506" w:hangingChars="200" w:hanging="506"/>
              <w:textAlignment w:val="baseline"/>
              <w:rPr>
                <w:rFonts w:ascii="ＭＳ ゴシック" w:eastAsia="ＭＳ ゴシック" w:hAnsi="ＭＳ ゴシック"/>
                <w:b/>
                <w:color w:val="000000"/>
                <w:spacing w:val="18"/>
                <w:kern w:val="0"/>
                <w:sz w:val="22"/>
                <w:szCs w:val="22"/>
              </w:rPr>
            </w:pPr>
            <w:ins w:id="12" w:author="泉 閑野" w:date="2025-06-24T12:42:00Z" w16du:dateUtc="2025-06-24T03:42:00Z">
              <w:r w:rsidRPr="00A70220">
                <w:rPr>
                  <w:rFonts w:ascii="ＭＳ ゴシック" w:eastAsia="ＭＳ ゴシック" w:hAnsi="ＭＳ ゴシック" w:hint="eastAsia"/>
                  <w:b/>
                  <w:color w:val="000000"/>
                  <w:spacing w:val="18"/>
                  <w:kern w:val="0"/>
                  <w:szCs w:val="21"/>
                </w:rPr>
                <w:t>※</w:t>
              </w:r>
            </w:ins>
            <w:ins w:id="13" w:author="泉 閑野" w:date="2025-06-24T12:46:00Z" w16du:dateUtc="2025-06-24T03:46:00Z">
              <w:r w:rsidRPr="00A70220">
                <w:rPr>
                  <w:rFonts w:ascii="ＭＳ ゴシック" w:eastAsia="ＭＳ ゴシック" w:hAnsi="ＭＳ ゴシック" w:hint="eastAsia"/>
                  <w:b/>
                  <w:color w:val="000000"/>
                  <w:spacing w:val="18"/>
                  <w:kern w:val="0"/>
                  <w:szCs w:val="21"/>
                </w:rPr>
                <w:t>取組が</w:t>
              </w:r>
            </w:ins>
            <w:ins w:id="14" w:author="泉 閑野" w:date="2025-06-24T12:45:00Z" w16du:dateUtc="2025-06-24T03:45:00Z">
              <w:r w:rsidRPr="00A70220">
                <w:rPr>
                  <w:rFonts w:ascii="ＭＳ ゴシック" w:eastAsia="ＭＳ ゴシック" w:hAnsi="ＭＳ ゴシック" w:hint="eastAsia"/>
                  <w:b/>
                  <w:color w:val="000000"/>
                  <w:spacing w:val="18"/>
                  <w:kern w:val="0"/>
                  <w:szCs w:val="21"/>
                </w:rPr>
                <w:t>他の教員、学校、各都道府県全体に</w:t>
              </w:r>
            </w:ins>
            <w:ins w:id="15" w:author="泉 閑野" w:date="2025-06-24T12:43:00Z" w16du:dateUtc="2025-06-24T03:43:00Z">
              <w:r w:rsidRPr="00A70220">
                <w:rPr>
                  <w:rFonts w:ascii="ＭＳ ゴシック" w:eastAsia="ＭＳ ゴシック" w:hAnsi="ＭＳ ゴシック" w:hint="eastAsia"/>
                  <w:b/>
                  <w:color w:val="000000"/>
                  <w:spacing w:val="18"/>
                  <w:kern w:val="0"/>
                  <w:szCs w:val="21"/>
                </w:rPr>
                <w:t>影響を与えているか</w:t>
              </w:r>
            </w:ins>
          </w:p>
        </w:tc>
      </w:tr>
      <w:tr w:rsidR="00197904" w:rsidRPr="00197904" w14:paraId="723C1601" w14:textId="77777777" w:rsidTr="00961E29">
        <w:trPr>
          <w:trHeight w:val="2106"/>
          <w:jc w:val="center"/>
        </w:trPr>
        <w:tc>
          <w:tcPr>
            <w:tcW w:w="9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1F02" w14:textId="3EA2AA91" w:rsidR="00197904" w:rsidRPr="00586234" w:rsidRDefault="00197904" w:rsidP="0019790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ゴシック" w:eastAsia="ＭＳ ゴシック" w:hAnsi="ＭＳ ゴシック" w:cs="ＭＳ 明朝"/>
                <w:b/>
                <w:color w:val="000000"/>
                <w:kern w:val="0"/>
                <w:sz w:val="22"/>
                <w:szCs w:val="22"/>
              </w:rPr>
            </w:pPr>
            <w:r w:rsidRPr="00586234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 xml:space="preserve">７　</w:t>
            </w:r>
            <w:r w:rsidR="00961E29">
              <w:rPr>
                <w:rFonts w:ascii="ＭＳ ゴシック" w:eastAsia="ＭＳ ゴシック" w:hAnsi="ＭＳ ゴシック" w:cs="ＭＳ 明朝" w:hint="eastAsia"/>
                <w:b/>
                <w:color w:val="000000"/>
                <w:kern w:val="0"/>
                <w:sz w:val="22"/>
                <w:szCs w:val="22"/>
              </w:rPr>
              <w:t>その他</w:t>
            </w:r>
            <w:ins w:id="16" w:author="泉 閑野" w:date="2025-06-24T12:53:00Z" w16du:dateUtc="2025-06-24T03:53:00Z">
              <w:r w:rsidR="00241CE6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2"/>
                  <w:szCs w:val="22"/>
                </w:rPr>
                <w:t>（参考資料、添付資料</w:t>
              </w:r>
            </w:ins>
            <w:ins w:id="17" w:author="泉 閑野" w:date="2025-06-24T12:54:00Z" w16du:dateUtc="2025-06-24T03:54:00Z">
              <w:r w:rsidR="00241CE6">
                <w:rPr>
                  <w:rFonts w:ascii="ＭＳ ゴシック" w:eastAsia="ＭＳ ゴシック" w:hAnsi="ＭＳ ゴシック" w:cs="ＭＳ 明朝" w:hint="eastAsia"/>
                  <w:b/>
                  <w:color w:val="000000"/>
                  <w:kern w:val="0"/>
                  <w:sz w:val="22"/>
                  <w:szCs w:val="22"/>
                </w:rPr>
                <w:t>）</w:t>
              </w:r>
            </w:ins>
          </w:p>
          <w:p w14:paraId="112C7974" w14:textId="796ABEAC" w:rsidR="00197904" w:rsidRPr="003F21BC" w:rsidRDefault="002512DA" w:rsidP="002512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8"/>
                <w:kern w:val="0"/>
                <w:sz w:val="22"/>
                <w:szCs w:val="22"/>
              </w:rPr>
            </w:pPr>
            <w:r>
              <w:rPr>
                <w:rFonts w:ascii="ＭＳ 明朝" w:hAnsi="Times New Roman" w:hint="eastAsia"/>
                <w:color w:val="000000"/>
                <w:spacing w:val="18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0992E8EF" w14:textId="3F3B0817" w:rsidR="009010B6" w:rsidRDefault="009010B6" w:rsidP="00241CE6">
      <w:pPr>
        <w:overflowPunct w:val="0"/>
        <w:textAlignment w:val="baseline"/>
        <w:rPr>
          <w:rFonts w:ascii="ＭＳ 明朝" w:hAnsi="Times New Roman"/>
          <w:color w:val="000000"/>
          <w:spacing w:val="18"/>
          <w:kern w:val="0"/>
          <w:sz w:val="22"/>
          <w:szCs w:val="22"/>
        </w:rPr>
      </w:pPr>
    </w:p>
    <w:sectPr w:rsidR="009010B6" w:rsidSect="00351B89">
      <w:pgSz w:w="11906" w:h="16838" w:code="9"/>
      <w:pgMar w:top="1021" w:right="1418" w:bottom="1021" w:left="1418" w:header="851" w:footer="992" w:gutter="0"/>
      <w:cols w:space="425"/>
      <w:docGrid w:type="linesAndChars" w:linePitch="364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BCF7B" w14:textId="77777777" w:rsidR="00E511AD" w:rsidRDefault="00E511AD" w:rsidP="00FE5B97">
      <w:r>
        <w:separator/>
      </w:r>
    </w:p>
  </w:endnote>
  <w:endnote w:type="continuationSeparator" w:id="0">
    <w:p w14:paraId="17288D05" w14:textId="77777777" w:rsidR="00E511AD" w:rsidRDefault="00E511AD" w:rsidP="00FE5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ＭＳ 明朝"/>
    <w:charset w:val="80"/>
    <w:family w:val="modern"/>
    <w:pitch w:val="fixed"/>
    <w:sig w:usb0="80000283" w:usb1="2AC76CF8" w:usb2="00000010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E00A9" w14:textId="77777777" w:rsidR="00E511AD" w:rsidRDefault="00E511AD" w:rsidP="00FE5B97">
      <w:r>
        <w:separator/>
      </w:r>
    </w:p>
  </w:footnote>
  <w:footnote w:type="continuationSeparator" w:id="0">
    <w:p w14:paraId="254FE655" w14:textId="77777777" w:rsidR="00E511AD" w:rsidRDefault="00E511AD" w:rsidP="00FE5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929AA"/>
    <w:multiLevelType w:val="hybridMultilevel"/>
    <w:tmpl w:val="7FC2921C"/>
    <w:lvl w:ilvl="0" w:tplc="1CC62C36">
      <w:start w:val="1"/>
      <w:numFmt w:val="decimalFullWidth"/>
      <w:lvlText w:val="%1．"/>
      <w:lvlJc w:val="left"/>
      <w:pPr>
        <w:ind w:left="9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465902A7"/>
    <w:multiLevelType w:val="hybridMultilevel"/>
    <w:tmpl w:val="FE5836C4"/>
    <w:lvl w:ilvl="0" w:tplc="F63021C6">
      <w:start w:val="1"/>
      <w:numFmt w:val="decimalFullWidth"/>
      <w:lvlText w:val="%1．"/>
      <w:lvlJc w:val="left"/>
      <w:pPr>
        <w:ind w:left="93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" w15:restartNumberingAfterBreak="0">
    <w:nsid w:val="74C903DC"/>
    <w:multiLevelType w:val="hybridMultilevel"/>
    <w:tmpl w:val="65B66E2E"/>
    <w:lvl w:ilvl="0" w:tplc="1CC62C36">
      <w:start w:val="1"/>
      <w:numFmt w:val="decimalFullWidth"/>
      <w:lvlText w:val="%1．"/>
      <w:lvlJc w:val="left"/>
      <w:pPr>
        <w:ind w:left="9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 w16cid:durableId="2093507685">
    <w:abstractNumId w:val="1"/>
  </w:num>
  <w:num w:numId="2" w16cid:durableId="1488862758">
    <w:abstractNumId w:val="2"/>
  </w:num>
  <w:num w:numId="3" w16cid:durableId="11934128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泉 閑野">
    <w15:presenceInfo w15:providerId="Windows Live" w15:userId="2a0032339e39683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8"/>
  <w:drawingGridVerticalSpacing w:val="182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904"/>
    <w:rsid w:val="000062F2"/>
    <w:rsid w:val="0003478D"/>
    <w:rsid w:val="00055C86"/>
    <w:rsid w:val="00064702"/>
    <w:rsid w:val="0009192D"/>
    <w:rsid w:val="000949D1"/>
    <w:rsid w:val="000B3177"/>
    <w:rsid w:val="000C5C50"/>
    <w:rsid w:val="000D4B9F"/>
    <w:rsid w:val="00105D20"/>
    <w:rsid w:val="001106B9"/>
    <w:rsid w:val="00116674"/>
    <w:rsid w:val="00134B97"/>
    <w:rsid w:val="00140D76"/>
    <w:rsid w:val="001728BE"/>
    <w:rsid w:val="00176D8A"/>
    <w:rsid w:val="00197904"/>
    <w:rsid w:val="001B6667"/>
    <w:rsid w:val="001F6BE9"/>
    <w:rsid w:val="0020430D"/>
    <w:rsid w:val="002302CB"/>
    <w:rsid w:val="00241CE6"/>
    <w:rsid w:val="00246197"/>
    <w:rsid w:val="002512DA"/>
    <w:rsid w:val="00254AF9"/>
    <w:rsid w:val="002578D9"/>
    <w:rsid w:val="002869E7"/>
    <w:rsid w:val="002873BA"/>
    <w:rsid w:val="0029097C"/>
    <w:rsid w:val="002A2897"/>
    <w:rsid w:val="002B60DC"/>
    <w:rsid w:val="002C4D34"/>
    <w:rsid w:val="002D21F4"/>
    <w:rsid w:val="002D588A"/>
    <w:rsid w:val="002F7361"/>
    <w:rsid w:val="00303F02"/>
    <w:rsid w:val="003123EE"/>
    <w:rsid w:val="003511BB"/>
    <w:rsid w:val="00351B89"/>
    <w:rsid w:val="003574FF"/>
    <w:rsid w:val="00364A0A"/>
    <w:rsid w:val="00375D2F"/>
    <w:rsid w:val="0037654D"/>
    <w:rsid w:val="00396C13"/>
    <w:rsid w:val="003A442E"/>
    <w:rsid w:val="003A52A3"/>
    <w:rsid w:val="003A7870"/>
    <w:rsid w:val="003C18A8"/>
    <w:rsid w:val="003D55C0"/>
    <w:rsid w:val="003F0FB0"/>
    <w:rsid w:val="003F1BEE"/>
    <w:rsid w:val="003F21BC"/>
    <w:rsid w:val="003F462F"/>
    <w:rsid w:val="004077FA"/>
    <w:rsid w:val="0042414A"/>
    <w:rsid w:val="00425F40"/>
    <w:rsid w:val="00455EF8"/>
    <w:rsid w:val="00461D88"/>
    <w:rsid w:val="004743A8"/>
    <w:rsid w:val="00494580"/>
    <w:rsid w:val="004D6295"/>
    <w:rsid w:val="004F4A4F"/>
    <w:rsid w:val="00506648"/>
    <w:rsid w:val="005249CB"/>
    <w:rsid w:val="005261C5"/>
    <w:rsid w:val="00530CF9"/>
    <w:rsid w:val="00543C5E"/>
    <w:rsid w:val="00544A6D"/>
    <w:rsid w:val="00586234"/>
    <w:rsid w:val="005A5F56"/>
    <w:rsid w:val="005C0C11"/>
    <w:rsid w:val="005C5300"/>
    <w:rsid w:val="00617873"/>
    <w:rsid w:val="00617AAC"/>
    <w:rsid w:val="00621F72"/>
    <w:rsid w:val="00622760"/>
    <w:rsid w:val="006353DF"/>
    <w:rsid w:val="006365B1"/>
    <w:rsid w:val="00643B54"/>
    <w:rsid w:val="006574BB"/>
    <w:rsid w:val="00671606"/>
    <w:rsid w:val="006812BA"/>
    <w:rsid w:val="006833F2"/>
    <w:rsid w:val="0069582A"/>
    <w:rsid w:val="006C3D6A"/>
    <w:rsid w:val="006C41AF"/>
    <w:rsid w:val="00706DD6"/>
    <w:rsid w:val="0071782F"/>
    <w:rsid w:val="00735B0E"/>
    <w:rsid w:val="00757D50"/>
    <w:rsid w:val="00775547"/>
    <w:rsid w:val="007A0DCA"/>
    <w:rsid w:val="007D1206"/>
    <w:rsid w:val="007E0228"/>
    <w:rsid w:val="007F0D9C"/>
    <w:rsid w:val="007F5193"/>
    <w:rsid w:val="007F68D5"/>
    <w:rsid w:val="008016FC"/>
    <w:rsid w:val="00806297"/>
    <w:rsid w:val="00845542"/>
    <w:rsid w:val="00852745"/>
    <w:rsid w:val="00885357"/>
    <w:rsid w:val="00894D32"/>
    <w:rsid w:val="008C23BB"/>
    <w:rsid w:val="008C3B6E"/>
    <w:rsid w:val="008D2BE5"/>
    <w:rsid w:val="00900458"/>
    <w:rsid w:val="009010B6"/>
    <w:rsid w:val="00906679"/>
    <w:rsid w:val="00926CEE"/>
    <w:rsid w:val="009300EC"/>
    <w:rsid w:val="009369AB"/>
    <w:rsid w:val="00950641"/>
    <w:rsid w:val="00961E29"/>
    <w:rsid w:val="00967995"/>
    <w:rsid w:val="00985774"/>
    <w:rsid w:val="009858A9"/>
    <w:rsid w:val="0099295F"/>
    <w:rsid w:val="009A4855"/>
    <w:rsid w:val="009C6BA1"/>
    <w:rsid w:val="009D47AF"/>
    <w:rsid w:val="00A039D5"/>
    <w:rsid w:val="00A1508B"/>
    <w:rsid w:val="00A22C3B"/>
    <w:rsid w:val="00A2432A"/>
    <w:rsid w:val="00A407D2"/>
    <w:rsid w:val="00A42215"/>
    <w:rsid w:val="00A52F05"/>
    <w:rsid w:val="00A66D2C"/>
    <w:rsid w:val="00A70220"/>
    <w:rsid w:val="00A77D21"/>
    <w:rsid w:val="00A8749C"/>
    <w:rsid w:val="00A92D8B"/>
    <w:rsid w:val="00A948D2"/>
    <w:rsid w:val="00A97CAB"/>
    <w:rsid w:val="00AA4BE2"/>
    <w:rsid w:val="00AB2847"/>
    <w:rsid w:val="00AC4FFD"/>
    <w:rsid w:val="00AF41FA"/>
    <w:rsid w:val="00B0436D"/>
    <w:rsid w:val="00B3747A"/>
    <w:rsid w:val="00B43E45"/>
    <w:rsid w:val="00B50E3B"/>
    <w:rsid w:val="00B60B96"/>
    <w:rsid w:val="00B77236"/>
    <w:rsid w:val="00BB0382"/>
    <w:rsid w:val="00BB4DD0"/>
    <w:rsid w:val="00BC1554"/>
    <w:rsid w:val="00C0630C"/>
    <w:rsid w:val="00C23766"/>
    <w:rsid w:val="00C2582C"/>
    <w:rsid w:val="00C262F6"/>
    <w:rsid w:val="00C267AB"/>
    <w:rsid w:val="00C32332"/>
    <w:rsid w:val="00C35E83"/>
    <w:rsid w:val="00C41F9A"/>
    <w:rsid w:val="00C428D5"/>
    <w:rsid w:val="00C55E2C"/>
    <w:rsid w:val="00C65720"/>
    <w:rsid w:val="00C82191"/>
    <w:rsid w:val="00C91CEC"/>
    <w:rsid w:val="00CB16B4"/>
    <w:rsid w:val="00CD1800"/>
    <w:rsid w:val="00CD56CE"/>
    <w:rsid w:val="00CF04FE"/>
    <w:rsid w:val="00D274B8"/>
    <w:rsid w:val="00D54B40"/>
    <w:rsid w:val="00D553D5"/>
    <w:rsid w:val="00D72AFB"/>
    <w:rsid w:val="00DB40C4"/>
    <w:rsid w:val="00DB4797"/>
    <w:rsid w:val="00DC3722"/>
    <w:rsid w:val="00DF1033"/>
    <w:rsid w:val="00DF4B02"/>
    <w:rsid w:val="00DF625A"/>
    <w:rsid w:val="00E03AB4"/>
    <w:rsid w:val="00E04CA4"/>
    <w:rsid w:val="00E13175"/>
    <w:rsid w:val="00E3166E"/>
    <w:rsid w:val="00E3557D"/>
    <w:rsid w:val="00E35EDD"/>
    <w:rsid w:val="00E40646"/>
    <w:rsid w:val="00E47033"/>
    <w:rsid w:val="00E511AD"/>
    <w:rsid w:val="00E573AF"/>
    <w:rsid w:val="00E614DC"/>
    <w:rsid w:val="00E76F18"/>
    <w:rsid w:val="00E835A7"/>
    <w:rsid w:val="00E87092"/>
    <w:rsid w:val="00E92000"/>
    <w:rsid w:val="00E933AD"/>
    <w:rsid w:val="00E95D17"/>
    <w:rsid w:val="00EA78B2"/>
    <w:rsid w:val="00EE611D"/>
    <w:rsid w:val="00EF017A"/>
    <w:rsid w:val="00EF6DDE"/>
    <w:rsid w:val="00F0325A"/>
    <w:rsid w:val="00F200F6"/>
    <w:rsid w:val="00F30CF4"/>
    <w:rsid w:val="00F44276"/>
    <w:rsid w:val="00F527F1"/>
    <w:rsid w:val="00F55443"/>
    <w:rsid w:val="00F74E4E"/>
    <w:rsid w:val="00F867A0"/>
    <w:rsid w:val="00FA2134"/>
    <w:rsid w:val="00FA6134"/>
    <w:rsid w:val="00FE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6D5E42F"/>
  <w15:docId w15:val="{0939DCBA-1981-4BEE-B6C3-314C1988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D629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4D6295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246197"/>
    <w:pPr>
      <w:ind w:leftChars="400" w:left="840"/>
    </w:pPr>
  </w:style>
  <w:style w:type="paragraph" w:styleId="a6">
    <w:name w:val="header"/>
    <w:basedOn w:val="a"/>
    <w:link w:val="a7"/>
    <w:unhideWhenUsed/>
    <w:rsid w:val="00FE5B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E5B97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FE5B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E5B97"/>
    <w:rPr>
      <w:kern w:val="2"/>
      <w:sz w:val="21"/>
      <w:szCs w:val="24"/>
    </w:rPr>
  </w:style>
  <w:style w:type="paragraph" w:styleId="aa">
    <w:name w:val="Revision"/>
    <w:hidden/>
    <w:uiPriority w:val="99"/>
    <w:semiHidden/>
    <w:rsid w:val="009010B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D1428-81A7-43DF-8E8B-7B78E3F03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158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　践　計　画　書</vt:lpstr>
      <vt:lpstr>　　　　実　践　計　画　書</vt:lpstr>
    </vt:vector>
  </TitlesOfParts>
  <Company>zen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　践　計　画　書</dc:title>
  <dc:creator>yamazaki-h</dc:creator>
  <cp:lastModifiedBy>泉 閑野</cp:lastModifiedBy>
  <cp:revision>16</cp:revision>
  <cp:lastPrinted>2025-07-23T02:19:00Z</cp:lastPrinted>
  <dcterms:created xsi:type="dcterms:W3CDTF">2022-08-05T09:46:00Z</dcterms:created>
  <dcterms:modified xsi:type="dcterms:W3CDTF">2025-07-23T02:19:00Z</dcterms:modified>
</cp:coreProperties>
</file>